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ins>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1"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1"/>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2"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2"/>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4" w:name="_Toc6386394"/>
      <w:r w:rsidRPr="00C73968">
        <w:rPr>
          <w:rFonts w:ascii="Arial" w:hAnsi="Arial" w:cs="Arial"/>
          <w:color w:val="auto"/>
        </w:rPr>
        <w:lastRenderedPageBreak/>
        <w:t>Všeobecné standardy vybavení vozidel</w:t>
      </w:r>
      <w:bookmarkEnd w:id="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5" w:name="_Ref481657917"/>
      <w:bookmarkStart w:id="6" w:name="_Toc6386395"/>
      <w:r w:rsidRPr="00FA2B9A">
        <w:rPr>
          <w:rFonts w:ascii="Arial" w:hAnsi="Arial" w:cs="Arial"/>
          <w:color w:val="auto"/>
        </w:rPr>
        <w:t>Elektronické informační panely</w:t>
      </w:r>
      <w:bookmarkEnd w:id="5"/>
      <w:r w:rsidRPr="00FA2B9A">
        <w:rPr>
          <w:rFonts w:ascii="Arial" w:hAnsi="Arial" w:cs="Arial"/>
          <w:color w:val="auto"/>
        </w:rPr>
        <w:t xml:space="preserve"> vnější</w:t>
      </w:r>
      <w:bookmarkEnd w:id="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7" w:name="_Toc6386396"/>
      <w:r w:rsidRPr="00FA2B9A">
        <w:rPr>
          <w:rStyle w:val="Siln"/>
          <w:rFonts w:ascii="Arial" w:hAnsi="Arial" w:cs="Arial"/>
          <w:b/>
          <w:bCs/>
          <w:color w:val="auto"/>
        </w:rPr>
        <w:t>Elektronický panel vnější přední</w:t>
      </w:r>
      <w:bookmarkEnd w:id="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8" w:name="_Toc6386397"/>
      <w:r w:rsidRPr="008F56D3">
        <w:rPr>
          <w:rFonts w:ascii="Arial" w:hAnsi="Arial" w:cs="Arial"/>
          <w:color w:val="auto"/>
        </w:rPr>
        <w:t>Elektronický panel vnější boční</w:t>
      </w:r>
      <w:bookmarkEnd w:id="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9" w:name="_Toc328101903"/>
      <w:bookmarkStart w:id="10" w:name="_Toc328127966"/>
      <w:bookmarkEnd w:id="9"/>
      <w:bookmarkEnd w:id="1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1" w:name="_Toc328101904"/>
      <w:bookmarkStart w:id="12" w:name="_Toc328127967"/>
      <w:bookmarkEnd w:id="11"/>
      <w:bookmarkEnd w:id="1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3" w:name="_Toc328101905"/>
      <w:bookmarkStart w:id="14" w:name="_Toc328127968"/>
      <w:bookmarkEnd w:id="13"/>
      <w:bookmarkEnd w:id="1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5" w:name="_Toc328101906"/>
      <w:bookmarkStart w:id="16" w:name="_Toc328127969"/>
      <w:bookmarkEnd w:id="15"/>
      <w:bookmarkEnd w:id="1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7" w:name="_Toc328101907"/>
      <w:bookmarkStart w:id="18" w:name="_Toc328127970"/>
      <w:bookmarkEnd w:id="17"/>
      <w:bookmarkEnd w:id="1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9" w:name="_Toc328101908"/>
      <w:bookmarkStart w:id="20" w:name="_Toc328127971"/>
      <w:bookmarkEnd w:id="19"/>
      <w:bookmarkEnd w:id="20"/>
      <w:r w:rsidRPr="00456A0D">
        <w:rPr>
          <w:rFonts w:cs="Arial"/>
        </w:rPr>
        <w:t>Důležité nácestné zastávky (dle dohody s objednatelem)</w:t>
      </w:r>
      <w:bookmarkStart w:id="21" w:name="_Toc328101909"/>
      <w:bookmarkStart w:id="22" w:name="_Toc328127972"/>
      <w:bookmarkEnd w:id="21"/>
      <w:bookmarkEnd w:id="22"/>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3" w:name="_Toc328101910"/>
      <w:bookmarkStart w:id="24" w:name="_Toc328127973"/>
      <w:bookmarkEnd w:id="23"/>
      <w:bookmarkEnd w:id="24"/>
      <w:r w:rsidRPr="00456A0D">
        <w:rPr>
          <w:rFonts w:cs="Arial"/>
        </w:rPr>
        <w:t>Zobrazení piktogramů (přestup na vlak, MHD, přeprava kol)</w:t>
      </w:r>
      <w:bookmarkStart w:id="25" w:name="_Toc328101911"/>
      <w:bookmarkStart w:id="26" w:name="_Toc328127974"/>
      <w:bookmarkEnd w:id="25"/>
      <w:bookmarkEnd w:id="26"/>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7" w:name="_Toc328101912"/>
      <w:bookmarkStart w:id="28" w:name="_Toc328127975"/>
      <w:bookmarkEnd w:id="27"/>
      <w:bookmarkEnd w:id="2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9" w:name="_Toc6386398"/>
      <w:r w:rsidRPr="008F56D3">
        <w:rPr>
          <w:rFonts w:ascii="Arial" w:hAnsi="Arial" w:cs="Arial"/>
          <w:color w:val="auto"/>
        </w:rPr>
        <w:t>Elektronický panel vnější zadní</w:t>
      </w:r>
      <w:bookmarkEnd w:id="2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0" w:name="_Ref481657946"/>
      <w:bookmarkStart w:id="31" w:name="_Toc6386399"/>
      <w:r w:rsidRPr="008F56D3">
        <w:rPr>
          <w:rFonts w:ascii="Arial" w:hAnsi="Arial" w:cs="Arial"/>
          <w:color w:val="auto"/>
        </w:rPr>
        <w:t>Elektronické informační a signalizační zařízení vnitřní</w:t>
      </w:r>
      <w:bookmarkEnd w:id="30"/>
      <w:bookmarkEnd w:id="31"/>
    </w:p>
    <w:p w14:paraId="443A6339" w14:textId="77777777" w:rsidR="00C54FA2" w:rsidRPr="008F56D3" w:rsidRDefault="00C54FA2" w:rsidP="008F56D3">
      <w:pPr>
        <w:pStyle w:val="Nadpis3"/>
        <w:rPr>
          <w:rFonts w:ascii="Arial" w:hAnsi="Arial" w:cs="Arial"/>
          <w:color w:val="auto"/>
        </w:rPr>
      </w:pPr>
      <w:bookmarkStart w:id="32" w:name="_Toc6386400"/>
      <w:r w:rsidRPr="008F56D3">
        <w:rPr>
          <w:rFonts w:ascii="Arial" w:hAnsi="Arial" w:cs="Arial"/>
          <w:color w:val="auto"/>
        </w:rPr>
        <w:t>Elektronické informační panely vnitřní</w:t>
      </w:r>
      <w:bookmarkEnd w:id="3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3"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5" w:name="_Toc6386402"/>
      <w:r w:rsidRPr="00515B7C">
        <w:rPr>
          <w:rFonts w:ascii="Arial" w:hAnsi="Arial" w:cs="Arial"/>
          <w:color w:val="auto"/>
        </w:rPr>
        <w:t>Signalizační zařízení uvnitř vozidla</w:t>
      </w:r>
      <w:bookmarkEnd w:id="3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6" w:name="_Ref531858982"/>
      <w:bookmarkStart w:id="37" w:name="_Toc6386403"/>
      <w:r w:rsidRPr="00515B7C">
        <w:rPr>
          <w:rFonts w:ascii="Arial" w:hAnsi="Arial" w:cs="Arial"/>
          <w:color w:val="auto"/>
        </w:rPr>
        <w:t>Informační vitríny a informační materiály ve vozidle</w:t>
      </w:r>
      <w:bookmarkEnd w:id="36"/>
      <w:bookmarkEnd w:id="3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8" w:name="_Toc6386404"/>
      <w:r w:rsidRPr="00515B7C">
        <w:rPr>
          <w:rFonts w:ascii="Arial" w:hAnsi="Arial" w:cs="Arial"/>
          <w:color w:val="auto"/>
        </w:rPr>
        <w:t>Vnější vzhled vozidel</w:t>
      </w:r>
      <w:bookmarkEnd w:id="3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9" w:name="_Toc6386405"/>
      <w:r w:rsidRPr="005C69F5">
        <w:rPr>
          <w:rFonts w:ascii="Arial" w:hAnsi="Arial" w:cs="Arial"/>
          <w:color w:val="auto"/>
        </w:rPr>
        <w:t>Informační piktogramy na vnější straně vozidla a uvnitř vozidla</w:t>
      </w:r>
      <w:bookmarkEnd w:id="39"/>
    </w:p>
    <w:p w14:paraId="78DF3B1F" w14:textId="77777777" w:rsidR="00267E3D" w:rsidRPr="005C69F5" w:rsidRDefault="00267E3D" w:rsidP="005C69F5">
      <w:pPr>
        <w:pStyle w:val="Nadpis3"/>
        <w:rPr>
          <w:rFonts w:ascii="Arial" w:hAnsi="Arial" w:cs="Arial"/>
          <w:color w:val="auto"/>
        </w:rPr>
      </w:pPr>
      <w:bookmarkStart w:id="40" w:name="_Toc6386406"/>
      <w:r w:rsidRPr="005C69F5">
        <w:rPr>
          <w:rFonts w:ascii="Arial" w:hAnsi="Arial" w:cs="Arial"/>
          <w:color w:val="auto"/>
        </w:rPr>
        <w:t>Informační piktogramy na vnější straně vozidla</w:t>
      </w:r>
      <w:bookmarkEnd w:id="4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1" w:name="_Toc6386407"/>
      <w:r w:rsidRPr="005C69F5">
        <w:rPr>
          <w:rFonts w:ascii="Arial" w:hAnsi="Arial" w:cs="Arial"/>
          <w:color w:val="auto"/>
        </w:rPr>
        <w:t>Informační piktogramy uvnitř vozidla</w:t>
      </w:r>
      <w:bookmarkEnd w:id="4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2" w:name="_Toc6386408"/>
      <w:r w:rsidRPr="005C69F5">
        <w:rPr>
          <w:rFonts w:ascii="Arial" w:hAnsi="Arial" w:cs="Arial"/>
          <w:color w:val="auto"/>
        </w:rPr>
        <w:t>Příklady grafické podoby piktogramů</w:t>
      </w:r>
      <w:bookmarkEnd w:id="4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3" w:name="_Toc6386409"/>
      <w:r w:rsidRPr="00724AE9">
        <w:rPr>
          <w:rFonts w:ascii="Arial" w:hAnsi="Arial" w:cs="Arial"/>
          <w:color w:val="auto"/>
        </w:rPr>
        <w:t>Přeprava osob se sníženou schopností pohybu a orientace, dětských kočárků a invalidních vozíků</w:t>
      </w:r>
      <w:bookmarkEnd w:id="4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4" w:name="_Toc6386410"/>
      <w:r w:rsidRPr="00724AE9">
        <w:rPr>
          <w:rFonts w:ascii="Arial" w:hAnsi="Arial" w:cs="Arial"/>
          <w:color w:val="auto"/>
        </w:rPr>
        <w:t>Klimatická a světelná pohoda ve vozidlech</w:t>
      </w:r>
      <w:bookmarkEnd w:id="44"/>
    </w:p>
    <w:p w14:paraId="2CA6ED89" w14:textId="77777777" w:rsidR="004B6D3A" w:rsidRPr="00724AE9" w:rsidRDefault="004B6D3A" w:rsidP="00724AE9">
      <w:pPr>
        <w:pStyle w:val="Nadpis3"/>
        <w:rPr>
          <w:rFonts w:ascii="Arial" w:hAnsi="Arial" w:cs="Arial"/>
          <w:color w:val="auto"/>
        </w:rPr>
      </w:pPr>
      <w:bookmarkStart w:id="45" w:name="_Toc6386411"/>
      <w:r w:rsidRPr="00724AE9">
        <w:rPr>
          <w:rFonts w:ascii="Arial" w:hAnsi="Arial" w:cs="Arial"/>
          <w:color w:val="auto"/>
        </w:rPr>
        <w:t>Klimatická pohoda ve vozidlech</w:t>
      </w:r>
      <w:bookmarkEnd w:id="4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6" w:name="_Toc6386412"/>
      <w:r w:rsidRPr="0022277F">
        <w:rPr>
          <w:rFonts w:ascii="Arial" w:hAnsi="Arial" w:cs="Arial"/>
          <w:color w:val="auto"/>
        </w:rPr>
        <w:t>Světelná pohoda ve vozidlech</w:t>
      </w:r>
      <w:bookmarkEnd w:id="4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7" w:name="_Toc6386413"/>
      <w:r w:rsidRPr="00B717F0">
        <w:rPr>
          <w:rFonts w:ascii="Arial" w:hAnsi="Arial" w:cs="Arial"/>
          <w:color w:val="auto"/>
        </w:rPr>
        <w:t>Čistota vozidel</w:t>
      </w:r>
      <w:bookmarkEnd w:id="4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8" w:name="_Toc6386414"/>
      <w:r w:rsidRPr="00B717F0">
        <w:rPr>
          <w:rFonts w:ascii="Arial" w:hAnsi="Arial" w:cs="Arial"/>
          <w:color w:val="auto"/>
        </w:rPr>
        <w:lastRenderedPageBreak/>
        <w:t>Technický stav a průměrné stáří vozidel</w:t>
      </w:r>
      <w:bookmarkEnd w:id="4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9" w:name="_Toc6386416"/>
      <w:r w:rsidRPr="00B717F0">
        <w:rPr>
          <w:rFonts w:ascii="Arial" w:hAnsi="Arial" w:cs="Arial"/>
          <w:color w:val="auto"/>
        </w:rPr>
        <w:t>STANDARD OZNAČENÍ, VYBAVENÍ A VZHLEDU ZASTÁVEK</w:t>
      </w:r>
      <w:bookmarkEnd w:id="4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0" w:name="_Toc6386417"/>
      <w:r w:rsidRPr="00B717F0">
        <w:rPr>
          <w:rFonts w:ascii="Arial" w:hAnsi="Arial" w:cs="Arial"/>
          <w:color w:val="auto"/>
        </w:rPr>
        <w:t>Kategorie zastávek VDV</w:t>
      </w:r>
      <w:bookmarkEnd w:id="5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1" w:name="_Toc6386418"/>
      <w:bookmarkStart w:id="52" w:name="_Ref61339396"/>
      <w:r w:rsidRPr="00B717F0">
        <w:rPr>
          <w:rFonts w:ascii="Arial" w:hAnsi="Arial" w:cs="Arial"/>
          <w:color w:val="auto"/>
        </w:rPr>
        <w:t>Značení a vybavení zastávek</w:t>
      </w:r>
      <w:bookmarkEnd w:id="51"/>
      <w:bookmarkEnd w:id="52"/>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del w:id="53"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4" w:name="_Hlk68702277"/>
        <w:r w:rsidRPr="00B45AE0" w:rsidDel="0010188C">
          <w:rPr>
            <w:rFonts w:ascii="Arial" w:eastAsia="Calibri" w:hAnsi="Arial" w:cs="Arial"/>
          </w:rPr>
          <w:delText>tabulky s dalšími dopravními informacemi pro zveřejňování jízdních řádů.</w:delText>
        </w:r>
      </w:del>
      <w:bookmarkEnd w:id="54"/>
      <w:ins w:id="55"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6" w:name="_Toc6386419"/>
      <w:r w:rsidRPr="00BB3F92">
        <w:rPr>
          <w:rFonts w:ascii="Arial" w:hAnsi="Arial" w:cs="Arial"/>
          <w:color w:val="auto"/>
        </w:rPr>
        <w:t>Zařízení pro zveřejňování jízdních řádů</w:t>
      </w:r>
      <w:bookmarkEnd w:id="56"/>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7" w:name="_Toc6386420"/>
      <w:r w:rsidRPr="00B717F0">
        <w:rPr>
          <w:rFonts w:ascii="Arial" w:hAnsi="Arial" w:cs="Arial"/>
          <w:color w:val="auto"/>
        </w:rPr>
        <w:t>Standardní rozmístění informací</w:t>
      </w:r>
      <w:bookmarkEnd w:id="57"/>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8" w:name="_Toc6386421"/>
      <w:r w:rsidRPr="00B717F0">
        <w:rPr>
          <w:rFonts w:ascii="Arial" w:hAnsi="Arial" w:cs="Arial"/>
          <w:color w:val="auto"/>
        </w:rPr>
        <w:t>Další povinnosti vlastníka zařízení pro zveřejňování jízdních řádů</w:t>
      </w:r>
      <w:bookmarkEnd w:id="58"/>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9" w:name="_Toc6386422"/>
      <w:r w:rsidRPr="00CE30BA">
        <w:rPr>
          <w:rFonts w:ascii="Arial" w:hAnsi="Arial" w:cs="Arial"/>
          <w:color w:val="auto"/>
        </w:rPr>
        <w:t>Tabulka s dalšími dopravními informacemi</w:t>
      </w:r>
      <w:bookmarkEnd w:id="59"/>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0" w:name="_Toc6386423"/>
      <w:r w:rsidRPr="00CE30BA">
        <w:rPr>
          <w:rFonts w:ascii="Arial" w:hAnsi="Arial" w:cs="Arial"/>
          <w:color w:val="auto"/>
        </w:rPr>
        <w:t>Tabulky s dalšími dopravními informacemi v zastávkách I. třídy</w:t>
      </w:r>
      <w:bookmarkEnd w:id="60"/>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1" w:name="_Toc6386424"/>
      <w:r w:rsidRPr="00F5040A">
        <w:rPr>
          <w:rFonts w:ascii="Arial" w:hAnsi="Arial" w:cs="Arial"/>
          <w:color w:val="auto"/>
        </w:rPr>
        <w:t>Tabulka s dalšími dopravními informacemi v zastávkách II. třídy</w:t>
      </w:r>
      <w:bookmarkEnd w:id="61"/>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2"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2"/>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3" w:name="_Toc6386425"/>
      <w:r w:rsidRPr="00F5040A">
        <w:rPr>
          <w:rFonts w:ascii="Arial" w:hAnsi="Arial" w:cs="Arial"/>
          <w:color w:val="auto"/>
        </w:rPr>
        <w:t>Označení zastávek</w:t>
      </w:r>
      <w:bookmarkEnd w:id="63"/>
    </w:p>
    <w:p w14:paraId="6C3C8760" w14:textId="77777777" w:rsidR="00D82402" w:rsidRPr="00F5040A" w:rsidRDefault="00D82402" w:rsidP="00F5040A">
      <w:pPr>
        <w:pStyle w:val="Nadpis3"/>
        <w:rPr>
          <w:rFonts w:ascii="Arial" w:hAnsi="Arial" w:cs="Arial"/>
          <w:color w:val="auto"/>
        </w:rPr>
      </w:pPr>
      <w:bookmarkStart w:id="64" w:name="_Toc6386426"/>
      <w:r w:rsidRPr="00F5040A">
        <w:rPr>
          <w:rFonts w:ascii="Arial" w:hAnsi="Arial" w:cs="Arial"/>
          <w:color w:val="auto"/>
        </w:rPr>
        <w:t>Zastávky skupiny A</w:t>
      </w:r>
      <w:bookmarkEnd w:id="64"/>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5" w:name="_Toc6386427"/>
      <w:r w:rsidRPr="00F5040A">
        <w:rPr>
          <w:rFonts w:ascii="Arial" w:hAnsi="Arial" w:cs="Arial"/>
          <w:color w:val="auto"/>
        </w:rPr>
        <w:lastRenderedPageBreak/>
        <w:t>Zastávky skupiny B – standard designu VDV</w:t>
      </w:r>
      <w:bookmarkEnd w:id="65"/>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6" w:name="_Toc6386428"/>
      <w:r w:rsidRPr="00F5040A">
        <w:rPr>
          <w:rFonts w:ascii="Arial" w:hAnsi="Arial" w:cs="Arial"/>
          <w:color w:val="auto"/>
        </w:rPr>
        <w:t>Vlastnictví zastávek VDV</w:t>
      </w:r>
      <w:bookmarkEnd w:id="66"/>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7" w:name="_Toc6386429"/>
      <w:bookmarkStart w:id="68" w:name="_Ref61339419"/>
      <w:r w:rsidRPr="00F5040A">
        <w:rPr>
          <w:rFonts w:ascii="Arial" w:hAnsi="Arial" w:cs="Arial"/>
          <w:color w:val="auto"/>
        </w:rPr>
        <w:t>Dočasné označování zastávek</w:t>
      </w:r>
      <w:bookmarkEnd w:id="67"/>
      <w:bookmarkEnd w:id="68"/>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F758F" w14:textId="77777777" w:rsidR="000444B4" w:rsidRDefault="000444B4" w:rsidP="0025090D">
      <w:pPr>
        <w:spacing w:after="0" w:line="240" w:lineRule="auto"/>
      </w:pPr>
      <w:r>
        <w:separator/>
      </w:r>
    </w:p>
  </w:endnote>
  <w:endnote w:type="continuationSeparator" w:id="0">
    <w:p w14:paraId="275CC362" w14:textId="77777777" w:rsidR="000444B4" w:rsidRDefault="000444B4" w:rsidP="0025090D">
      <w:pPr>
        <w:spacing w:after="0" w:line="240" w:lineRule="auto"/>
      </w:pPr>
      <w:r>
        <w:continuationSeparator/>
      </w:r>
    </w:p>
  </w:endnote>
  <w:endnote w:type="continuationNotice" w:id="1">
    <w:p w14:paraId="689D1F1D" w14:textId="77777777" w:rsidR="000444B4" w:rsidRDefault="000444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1C712" w14:textId="77777777" w:rsidR="000444B4" w:rsidRDefault="000444B4" w:rsidP="0025090D">
      <w:pPr>
        <w:spacing w:after="0" w:line="240" w:lineRule="auto"/>
      </w:pPr>
      <w:r>
        <w:separator/>
      </w:r>
    </w:p>
  </w:footnote>
  <w:footnote w:type="continuationSeparator" w:id="0">
    <w:p w14:paraId="14AE5C41" w14:textId="77777777" w:rsidR="000444B4" w:rsidRDefault="000444B4" w:rsidP="0025090D">
      <w:pPr>
        <w:spacing w:after="0" w:line="240" w:lineRule="auto"/>
      </w:pPr>
      <w:r>
        <w:continuationSeparator/>
      </w:r>
    </w:p>
  </w:footnote>
  <w:footnote w:type="continuationNotice" w:id="1">
    <w:p w14:paraId="63BDF6C8" w14:textId="77777777" w:rsidR="000444B4" w:rsidRDefault="000444B4">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444B4"/>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61F4"/>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2021-05-14T09:38:00Z</dcterms:modified>
</cp:coreProperties>
</file>